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99"/>
  <w:body>
    <w:p w:rsidR="000F54F3" w:rsidRDefault="00CA2F2F">
      <w:r>
        <w:rPr>
          <w:noProof/>
          <w:lang w:eastAsia="ko-KR" w:bidi="mn-Mong-MN"/>
        </w:rPr>
        <w:drawing>
          <wp:anchor distT="0" distB="0" distL="114300" distR="114300" simplePos="0" relativeHeight="251707392" behindDoc="0" locked="0" layoutInCell="1" allowOverlap="1" wp14:anchorId="7C446747" wp14:editId="673B1A62">
            <wp:simplePos x="0" y="0"/>
            <wp:positionH relativeFrom="column">
              <wp:posOffset>6062980</wp:posOffset>
            </wp:positionH>
            <wp:positionV relativeFrom="paragraph">
              <wp:posOffset>13335</wp:posOffset>
            </wp:positionV>
            <wp:extent cx="1099185" cy="1136650"/>
            <wp:effectExtent l="0" t="0" r="5715" b="6350"/>
            <wp:wrapNone/>
            <wp:docPr id="33" name="Рисунок 33" descr="C:\Users\Светлана\Desktop\7 класс оршинный глаз\W8WNTTSVy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Светлана\Desktop\7 класс оршинный глаз\W8WNTTSVyp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185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 w:bidi="mn-Mong-MN"/>
        </w:rPr>
        <w:drawing>
          <wp:anchor distT="0" distB="0" distL="114300" distR="114300" simplePos="0" relativeHeight="251706368" behindDoc="0" locked="0" layoutInCell="1" allowOverlap="1" wp14:anchorId="0E28BFF3" wp14:editId="4C588DCA">
            <wp:simplePos x="0" y="0"/>
            <wp:positionH relativeFrom="column">
              <wp:posOffset>119895</wp:posOffset>
            </wp:positionH>
            <wp:positionV relativeFrom="paragraph">
              <wp:posOffset>87835</wp:posOffset>
            </wp:positionV>
            <wp:extent cx="1408616" cy="1359243"/>
            <wp:effectExtent l="0" t="0" r="1270" b="0"/>
            <wp:wrapNone/>
            <wp:docPr id="32" name="Рисунок 32" descr="C:\Users\Светлана\Desktop\7 класс оршинный глаз\59b623f62b82538ef5f53e36bd248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Светлана\Desktop\7 класс оршинный глаз\59b623f62b82538ef5f53e36bd24812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30" cy="1359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3788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690F55" wp14:editId="767E0991">
                <wp:simplePos x="0" y="0"/>
                <wp:positionH relativeFrom="column">
                  <wp:posOffset>1528445</wp:posOffset>
                </wp:positionH>
                <wp:positionV relativeFrom="paragraph">
                  <wp:posOffset>15875</wp:posOffset>
                </wp:positionV>
                <wp:extent cx="4747260" cy="619125"/>
                <wp:effectExtent l="0" t="0" r="0" b="952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726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A6D40" w:rsidRPr="002A6D40" w:rsidRDefault="002A6D40" w:rsidP="002A6D40">
                            <w:pPr>
                              <w:jc w:val="center"/>
                              <w:rPr>
                                <w:b/>
                                <w:noProof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A6D40">
                              <w:rPr>
                                <w:b/>
                                <w:noProof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МБОУ  «Шуманская  основная  общеобразовательная школа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Высокогорского  муниципального  района  Республики  Татарстан</w:t>
                            </w:r>
                            <w:r w:rsidR="00083788">
                              <w:rPr>
                                <w:b/>
                                <w:noProof/>
                                <w:sz w:val="24"/>
                                <w:szCs w:val="24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120.35pt;margin-top:1.25pt;width:373.8pt;height:4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" filled="f" stroked="f">
                <v:textbox>
                  <w:txbxContent>
                    <w:p w:rsidR="002A6D40" w:rsidRPr="002A6D40" w:rsidRDefault="002A6D40" w:rsidP="002A6D40">
                      <w:pPr>
                        <w:jc w:val="center"/>
                        <w:rPr>
                          <w:b/>
                          <w:noProof/>
                          <w:sz w:val="24"/>
                          <w:szCs w:val="24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2A6D40">
                        <w:rPr>
                          <w:b/>
                          <w:noProof/>
                          <w:sz w:val="24"/>
                          <w:szCs w:val="24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МБОУ  «Шуманская  основная  общеобразовательная школа</w:t>
                      </w:r>
                      <w:r>
                        <w:rPr>
                          <w:b/>
                          <w:noProof/>
                          <w:sz w:val="24"/>
                          <w:szCs w:val="24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Высокогорского  муниципального  района  Республики  Татарстан</w:t>
                      </w:r>
                      <w:r w:rsidR="00083788">
                        <w:rPr>
                          <w:b/>
                          <w:noProof/>
                          <w:sz w:val="24"/>
                          <w:szCs w:val="24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622D0E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1E9C6" wp14:editId="67B2328F">
                <wp:simplePos x="0" y="0"/>
                <wp:positionH relativeFrom="column">
                  <wp:posOffset>-3810</wp:posOffset>
                </wp:positionH>
                <wp:positionV relativeFrom="paragraph">
                  <wp:posOffset>-70485</wp:posOffset>
                </wp:positionV>
                <wp:extent cx="7277100" cy="1745615"/>
                <wp:effectExtent l="57150" t="38100" r="76200" b="10223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7100" cy="174561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margin-left:-.3pt;margin-top:-5.55pt;width:573pt;height:13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roundrect>
            </w:pict>
          </mc:Fallback>
        </mc:AlternateContent>
      </w:r>
      <w:r w:rsidR="008F63C4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4A8BCA" wp14:editId="58E1972D">
                <wp:simplePos x="0" y="0"/>
                <wp:positionH relativeFrom="column">
                  <wp:posOffset>5434330</wp:posOffset>
                </wp:positionH>
                <wp:positionV relativeFrom="paragraph">
                  <wp:posOffset>1154430</wp:posOffset>
                </wp:positionV>
                <wp:extent cx="1614170" cy="575945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417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63C4" w:rsidRPr="008F63C4" w:rsidRDefault="009C6CEE" w:rsidP="008F63C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943634" w:themeColor="accent2" w:themeShade="BF"/>
                                <w:sz w:val="24"/>
                                <w:szCs w:val="24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943634" w:themeColor="accent2" w:themeShade="BF"/>
                                <w:sz w:val="24"/>
                                <w:szCs w:val="24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Выпуск  №  3</w:t>
                            </w:r>
                          </w:p>
                          <w:p w:rsidR="008F63C4" w:rsidRPr="008F63C4" w:rsidRDefault="009C6CEE" w:rsidP="008F63C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943634" w:themeColor="accent2" w:themeShade="BF"/>
                                <w:sz w:val="24"/>
                                <w:szCs w:val="24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943634" w:themeColor="accent2" w:themeShade="BF"/>
                                <w:sz w:val="24"/>
                                <w:szCs w:val="24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1.04.19 – 14.04</w:t>
                            </w:r>
                            <w:r w:rsidR="008F63C4" w:rsidRPr="008F63C4">
                              <w:rPr>
                                <w:b/>
                                <w:noProof/>
                                <w:color w:val="943634" w:themeColor="accent2" w:themeShade="BF"/>
                                <w:sz w:val="24"/>
                                <w:szCs w:val="24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.19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27" type="#_x0000_t202" style="position:absolute;margin-left:427.9pt;margin-top:90.9pt;width:127.1pt;height:45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" filled="f" stroked="f">
                <v:textbox>
                  <w:txbxContent>
                    <w:p w:rsidR="008F63C4" w:rsidRPr="008F63C4" w:rsidRDefault="009C6CEE" w:rsidP="008F63C4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943634" w:themeColor="accent2" w:themeShade="BF"/>
                          <w:sz w:val="24"/>
                          <w:szCs w:val="24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943634" w:themeColor="accent2" w:themeShade="BF"/>
                          <w:sz w:val="24"/>
                          <w:szCs w:val="24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Выпуск  №  3</w:t>
                      </w:r>
                    </w:p>
                    <w:p w:rsidR="008F63C4" w:rsidRPr="008F63C4" w:rsidRDefault="009C6CEE" w:rsidP="008F63C4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943634" w:themeColor="accent2" w:themeShade="BF"/>
                          <w:sz w:val="24"/>
                          <w:szCs w:val="24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943634" w:themeColor="accent2" w:themeShade="BF"/>
                          <w:sz w:val="24"/>
                          <w:szCs w:val="24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1.04.19 – 14.04</w:t>
                      </w:r>
                      <w:r w:rsidR="008F63C4" w:rsidRPr="008F63C4">
                        <w:rPr>
                          <w:b/>
                          <w:noProof/>
                          <w:color w:val="943634" w:themeColor="accent2" w:themeShade="BF"/>
                          <w:sz w:val="24"/>
                          <w:szCs w:val="24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.19</w:t>
                      </w:r>
                    </w:p>
                  </w:txbxContent>
                </v:textbox>
              </v:shape>
            </w:pict>
          </mc:Fallback>
        </mc:AlternateContent>
      </w:r>
      <w:r w:rsidR="008F63C4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718E89" wp14:editId="5C75FAE7">
                <wp:simplePos x="0" y="0"/>
                <wp:positionH relativeFrom="column">
                  <wp:posOffset>6153150</wp:posOffset>
                </wp:positionH>
                <wp:positionV relativeFrom="paragraph">
                  <wp:posOffset>1238250</wp:posOffset>
                </wp:positionV>
                <wp:extent cx="1828800" cy="1828800"/>
                <wp:effectExtent l="0" t="0" r="0" b="508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63C4" w:rsidRPr="008F63C4" w:rsidRDefault="008F63C4" w:rsidP="008F63C4">
                            <w:pPr>
                              <w:jc w:val="center"/>
                              <w:rPr>
                                <w:b/>
                                <w:noProof/>
                                <w:sz w:val="24"/>
                                <w:szCs w:val="24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9" o:spid="_x0000_s1028" type="#_x0000_t202" style="position:absolute;margin-left:484.5pt;margin-top:97.5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" filled="f" stroked="f">
                <v:textbox style="mso-fit-shape-to-text:t">
                  <w:txbxContent>
                    <w:p w:rsidR="008F63C4" w:rsidRPr="008F63C4" w:rsidRDefault="008F63C4" w:rsidP="008F63C4">
                      <w:pPr>
                        <w:jc w:val="center"/>
                        <w:rPr>
                          <w:b/>
                          <w:noProof/>
                          <w:sz w:val="24"/>
                          <w:szCs w:val="24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A8A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2767A8" wp14:editId="43C0558C">
                <wp:simplePos x="0" y="0"/>
                <wp:positionH relativeFrom="column">
                  <wp:posOffset>2376805</wp:posOffset>
                </wp:positionH>
                <wp:positionV relativeFrom="paragraph">
                  <wp:posOffset>1449705</wp:posOffset>
                </wp:positionV>
                <wp:extent cx="2717800" cy="43815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8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677D3" w:rsidRPr="00566A8A" w:rsidRDefault="00A677D3" w:rsidP="00A677D3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66A8A">
                              <w:rPr>
                                <w:b/>
                                <w:noProof/>
                                <w:color w:val="FF0000"/>
                                <w:sz w:val="24"/>
                                <w:szCs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Школьное    общество  креативных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9" type="#_x0000_t202" style="position:absolute;margin-left:187.15pt;margin-top:114.15pt;width:214pt;height:3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" filled="f" stroked="f">
                <v:textbox>
                  <w:txbxContent>
                    <w:p w:rsidR="00A677D3" w:rsidRPr="00566A8A" w:rsidRDefault="00A677D3" w:rsidP="00A677D3">
                      <w:pPr>
                        <w:jc w:val="center"/>
                        <w:rPr>
                          <w:b/>
                          <w:noProof/>
                          <w:color w:val="FF0000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566A8A">
                        <w:rPr>
                          <w:b/>
                          <w:noProof/>
                          <w:color w:val="FF0000"/>
                          <w:sz w:val="24"/>
                          <w:szCs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Школьное    общество  креативных</w:t>
                      </w:r>
                    </w:p>
                  </w:txbxContent>
                </v:textbox>
              </v:shape>
            </w:pict>
          </mc:Fallback>
        </mc:AlternateContent>
      </w:r>
      <w:r w:rsidR="00566A8A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9EBA92" wp14:editId="18683D4C">
                <wp:simplePos x="0" y="0"/>
                <wp:positionH relativeFrom="column">
                  <wp:posOffset>1719580</wp:posOffset>
                </wp:positionH>
                <wp:positionV relativeFrom="paragraph">
                  <wp:posOffset>478155</wp:posOffset>
                </wp:positionV>
                <wp:extent cx="4276725" cy="971550"/>
                <wp:effectExtent l="0" t="0" r="28575" b="19050"/>
                <wp:wrapNone/>
                <wp:docPr id="6" name="Пятно 1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6725" cy="97155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77D3" w:rsidRDefault="00A677D3" w:rsidP="00A677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Пятно 1 6" o:spid="_x0000_s1030" type="#_x0000_t71" style="position:absolute;margin-left:135.4pt;margin-top:37.65pt;width:336.75pt;height:7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" fillcolor="#4f81bd [3204]" strokecolor="#243f60 [1604]" strokeweight="2pt">
                <v:textbox>
                  <w:txbxContent>
                    <w:p w:rsidR="00A677D3" w:rsidRDefault="00A677D3" w:rsidP="00A677D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66A8A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04404F" wp14:editId="2823FD47">
                <wp:simplePos x="0" y="0"/>
                <wp:positionH relativeFrom="column">
                  <wp:posOffset>2226944</wp:posOffset>
                </wp:positionH>
                <wp:positionV relativeFrom="paragraph">
                  <wp:posOffset>463837</wp:posOffset>
                </wp:positionV>
                <wp:extent cx="3264534" cy="887467"/>
                <wp:effectExtent l="0" t="190500" r="0" b="19875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63878">
                          <a:off x="0" y="0"/>
                          <a:ext cx="3264534" cy="8874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677D3" w:rsidRPr="00566A8A" w:rsidRDefault="00A677D3" w:rsidP="00A677D3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566A8A">
                              <w:rPr>
                                <w:b/>
                                <w:noProof/>
                                <w:color w:val="FF0000"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ШОК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31" type="#_x0000_t202" style="position:absolute;margin-left:175.35pt;margin-top:36.5pt;width:257.05pt;height:69.9pt;rotation:-476362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" filled="f" stroked="f">
                <v:textbox>
                  <w:txbxContent>
                    <w:p w:rsidR="00A677D3" w:rsidRPr="00566A8A" w:rsidRDefault="00A677D3" w:rsidP="00A677D3">
                      <w:pPr>
                        <w:jc w:val="center"/>
                        <w:rPr>
                          <w:b/>
                          <w:noProof/>
                          <w:color w:val="FF0000"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566A8A">
                        <w:rPr>
                          <w:b/>
                          <w:noProof/>
                          <w:color w:val="FF0000"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ШОК</w:t>
                      </w:r>
                    </w:p>
                  </w:txbxContent>
                </v:textbox>
              </v:shape>
            </w:pict>
          </mc:Fallback>
        </mc:AlternateContent>
      </w:r>
    </w:p>
    <w:p w:rsidR="000F54F3" w:rsidRPr="000F54F3" w:rsidRDefault="000F54F3" w:rsidP="000F54F3"/>
    <w:p w:rsidR="000F54F3" w:rsidRPr="000F54F3" w:rsidRDefault="000F54F3" w:rsidP="000F54F3"/>
    <w:p w:rsidR="000F54F3" w:rsidRPr="000F54F3" w:rsidRDefault="000F54F3" w:rsidP="000F54F3"/>
    <w:p w:rsidR="000F54F3" w:rsidRPr="000F54F3" w:rsidRDefault="000F54F3" w:rsidP="000F54F3"/>
    <w:p w:rsidR="000F54F3" w:rsidRPr="000F54F3" w:rsidRDefault="00CA2F2F" w:rsidP="000F54F3">
      <w:r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C1D25F" wp14:editId="24B038CA">
                <wp:simplePos x="0" y="0"/>
                <wp:positionH relativeFrom="column">
                  <wp:posOffset>194035</wp:posOffset>
                </wp:positionH>
                <wp:positionV relativeFrom="paragraph">
                  <wp:posOffset>115845</wp:posOffset>
                </wp:positionV>
                <wp:extent cx="2933700" cy="704335"/>
                <wp:effectExtent l="57150" t="38100" r="76200" b="95885"/>
                <wp:wrapNone/>
                <wp:docPr id="11" name="Выноска со стрелкой вниз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704335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3DF" w:rsidRPr="00C233DF" w:rsidRDefault="00C233DF" w:rsidP="00C233DF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sz w:val="56"/>
                                <w:szCs w:val="56"/>
                              </w:rPr>
                            </w:pPr>
                            <w:r w:rsidRPr="00C233DF">
                              <w:rPr>
                                <w:rFonts w:ascii="Monotype Corsiva" w:hAnsi="Monotype Corsiva"/>
                                <w:b/>
                                <w:sz w:val="56"/>
                                <w:szCs w:val="56"/>
                              </w:rPr>
                              <w:t>В  этом  выпуске: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11" o:spid="_x0000_s1032" type="#_x0000_t80" style="position:absolute;margin-left:15.3pt;margin-top:9.1pt;width:231pt;height:55.4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" adj="14035,9504,16200,10152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C233DF" w:rsidRPr="00C233DF" w:rsidRDefault="00C233DF" w:rsidP="00C233DF">
                      <w:pPr>
                        <w:jc w:val="center"/>
                        <w:rPr>
                          <w:rFonts w:ascii="Monotype Corsiva" w:hAnsi="Monotype Corsiva"/>
                          <w:b/>
                          <w:sz w:val="56"/>
                          <w:szCs w:val="56"/>
                        </w:rPr>
                      </w:pPr>
                      <w:r w:rsidRPr="00C233DF">
                        <w:rPr>
                          <w:rFonts w:ascii="Monotype Corsiva" w:hAnsi="Monotype Corsiva"/>
                          <w:b/>
                          <w:sz w:val="56"/>
                          <w:szCs w:val="56"/>
                        </w:rPr>
                        <w:t>В  этом  выпуске:</w:t>
                      </w:r>
                    </w:p>
                  </w:txbxContent>
                </v:textbox>
              </v:shape>
            </w:pict>
          </mc:Fallback>
        </mc:AlternateContent>
      </w:r>
      <w:r w:rsidR="0040166F">
        <w:rPr>
          <w:noProof/>
          <w:lang w:eastAsia="ko-KR" w:bidi="mn-Mong-MN"/>
        </w:rPr>
        <w:drawing>
          <wp:anchor distT="0" distB="0" distL="114300" distR="114300" simplePos="0" relativeHeight="251709440" behindDoc="0" locked="0" layoutInCell="1" allowOverlap="1" wp14:anchorId="177F72A7" wp14:editId="0F5E3F45">
            <wp:simplePos x="0" y="0"/>
            <wp:positionH relativeFrom="column">
              <wp:posOffset>4069269</wp:posOffset>
            </wp:positionH>
            <wp:positionV relativeFrom="paragraph">
              <wp:posOffset>112961</wp:posOffset>
            </wp:positionV>
            <wp:extent cx="3261995" cy="1617345"/>
            <wp:effectExtent l="0" t="0" r="0" b="1905"/>
            <wp:wrapNone/>
            <wp:docPr id="36" name="Рисунок 36" descr="C:\Users\Светлана\Desktop\7 класс оршинный глаз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Светлана\Desktop\7 класс оршинный глаз\imag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995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2413" w:rsidRDefault="00D02413" w:rsidP="009C6CEE">
      <w:pPr>
        <w:tabs>
          <w:tab w:val="left" w:pos="6733"/>
        </w:tabs>
      </w:pPr>
    </w:p>
    <w:p w:rsidR="006A1392" w:rsidRPr="009C6CEE" w:rsidRDefault="00CD5119" w:rsidP="00CD5119">
      <w:pPr>
        <w:pStyle w:val="aa"/>
      </w:pPr>
      <w:r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706879" behindDoc="0" locked="0" layoutInCell="1" allowOverlap="1" wp14:anchorId="0E1D5939" wp14:editId="16F48A58">
                <wp:simplePos x="0" y="0"/>
                <wp:positionH relativeFrom="column">
                  <wp:posOffset>280533</wp:posOffset>
                </wp:positionH>
                <wp:positionV relativeFrom="paragraph">
                  <wp:posOffset>5894927</wp:posOffset>
                </wp:positionV>
                <wp:extent cx="2753754" cy="420130"/>
                <wp:effectExtent l="57150" t="38100" r="66040" b="94615"/>
                <wp:wrapNone/>
                <wp:docPr id="2" name="Пяти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 normalEastAsianFlow="1">
                      <wps:cNvSpPr/>
                      <wps:spPr>
                        <a:xfrm flipV="1">
                          <a:off x="0" y="0"/>
                          <a:ext cx="2753754" cy="420130"/>
                        </a:xfrm>
                        <a:prstGeom prst="homePlate">
                          <a:avLst>
                            <a:gd name="adj" fmla="val 68231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0156" w:rsidRPr="000F0156" w:rsidRDefault="00CD5119" w:rsidP="000F0156">
                            <w:pPr>
                              <w:spacing w:after="0" w:line="240" w:lineRule="auto"/>
                              <w:rPr>
                                <w:ins w:id="0" w:author="Пользователь Windows" w:date="2019-04-14T23:21:00Z"/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F09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 Веселые  старты» -   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стр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14</w:t>
                            </w:r>
                            <w:ins w:id="1" w:author="Пользователь Windows" w:date="2019-04-14T23:21:00Z">
                              <w:r w:rsidR="000F0156"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bookmarkStart w:id="2" w:name="_GoBack"/>
                              <w:bookmarkEnd w:id="2"/>
                            </w:ins>
                          </w:p>
                          <w:p w:rsidR="00CD5119" w:rsidRPr="00065E94" w:rsidRDefault="00CD5119" w:rsidP="00CD511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8D620A" w:rsidRPr="009A57AF" w:rsidRDefault="008D620A" w:rsidP="009F0919">
                            <w:pPr>
                              <w:spacing w:after="0" w:line="240" w:lineRule="auto"/>
                              <w:ind w:left="-426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2" o:spid="_x0000_s1033" type="#_x0000_t15" style="position:absolute;margin-left:22.1pt;margin-top:464.15pt;width:216.85pt;height:33.1pt;flip:y;z-index:2517068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" adj="19351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style="layout-flow:horizontal-ideographic">
                  <w:txbxContent>
                    <w:p w:rsidR="000F0156" w:rsidRPr="000F0156" w:rsidRDefault="00CD5119" w:rsidP="000F0156">
                      <w:pPr>
                        <w:spacing w:after="0" w:line="240" w:lineRule="auto"/>
                        <w:rPr>
                          <w:ins w:id="3" w:author="Пользователь Windows" w:date="2019-04-14T23:21:00Z"/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9F0919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 Веселые  старты» -   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стр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14</w:t>
                      </w:r>
                      <w:ins w:id="4" w:author="Пользователь Windows" w:date="2019-04-14T23:21:00Z">
                        <w:r w:rsidR="000F0156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bookmarkStart w:id="5" w:name="_GoBack"/>
                        <w:bookmarkEnd w:id="5"/>
                      </w:ins>
                    </w:p>
                    <w:p w:rsidR="00CD5119" w:rsidRPr="00065E94" w:rsidRDefault="00CD5119" w:rsidP="00CD511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8D620A" w:rsidRPr="009A57AF" w:rsidRDefault="008D620A" w:rsidP="009F0919">
                      <w:pPr>
                        <w:spacing w:after="0" w:line="240" w:lineRule="auto"/>
                        <w:ind w:left="-426"/>
                        <w:jc w:val="both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ko-KR" w:bidi="mn-Mong-MN"/>
        </w:rPr>
        <w:drawing>
          <wp:anchor distT="0" distB="0" distL="114300" distR="114300" simplePos="0" relativeHeight="251716608" behindDoc="1" locked="0" layoutInCell="1" allowOverlap="1" wp14:anchorId="661D27AE" wp14:editId="07882C6F">
            <wp:simplePos x="0" y="0"/>
            <wp:positionH relativeFrom="column">
              <wp:posOffset>242570</wp:posOffset>
            </wp:positionH>
            <wp:positionV relativeFrom="paragraph">
              <wp:posOffset>6426200</wp:posOffset>
            </wp:positionV>
            <wp:extent cx="3014980" cy="1494155"/>
            <wp:effectExtent l="0" t="0" r="0" b="0"/>
            <wp:wrapThrough wrapText="bothSides">
              <wp:wrapPolygon edited="0">
                <wp:start x="0" y="0"/>
                <wp:lineTo x="0" y="21205"/>
                <wp:lineTo x="21427" y="21205"/>
                <wp:lineTo x="21427" y="0"/>
                <wp:lineTo x="0" y="0"/>
              </wp:wrapPolygon>
            </wp:wrapThrough>
            <wp:docPr id="26" name="Рисунок 26" descr="C:\Users\Людмила\Desktop\фотки   для газеты    7кл\международный день книги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фотки   для газеты    7кл\международный день книги\imag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980" cy="149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2413">
        <w:rPr>
          <w:noProof/>
          <w:lang w:eastAsia="ko-KR" w:bidi="mn-Mong-MN"/>
        </w:rPr>
        <w:drawing>
          <wp:anchor distT="0" distB="0" distL="114300" distR="114300" simplePos="0" relativeHeight="251717632" behindDoc="1" locked="0" layoutInCell="1" allowOverlap="1" wp14:anchorId="60BB97F8" wp14:editId="17C1E8C0">
            <wp:simplePos x="0" y="0"/>
            <wp:positionH relativeFrom="column">
              <wp:posOffset>3944620</wp:posOffset>
            </wp:positionH>
            <wp:positionV relativeFrom="paragraph">
              <wp:posOffset>6424930</wp:posOffset>
            </wp:positionV>
            <wp:extent cx="3521075" cy="1198245"/>
            <wp:effectExtent l="0" t="0" r="3175" b="1905"/>
            <wp:wrapThrough wrapText="bothSides">
              <wp:wrapPolygon edited="0">
                <wp:start x="0" y="0"/>
                <wp:lineTo x="0" y="21291"/>
                <wp:lineTo x="21503" y="21291"/>
                <wp:lineTo x="21503" y="0"/>
                <wp:lineTo x="0" y="0"/>
              </wp:wrapPolygon>
            </wp:wrapThrough>
            <wp:docPr id="27" name="Рисунок 27" descr="C:\Users\Людмила\Desktop\фотки   для газеты    7кл\англ.язык\English-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фотки   для газеты    7кл\англ.язык\English-2-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075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2413">
        <w:rPr>
          <w:noProof/>
          <w:lang w:eastAsia="ko-KR" w:bidi="mn-Mong-MN"/>
        </w:rPr>
        <w:drawing>
          <wp:anchor distT="0" distB="0" distL="114300" distR="114300" simplePos="0" relativeHeight="251715584" behindDoc="1" locked="0" layoutInCell="1" allowOverlap="1" wp14:anchorId="050AD78F" wp14:editId="0BFC3935">
            <wp:simplePos x="0" y="0"/>
            <wp:positionH relativeFrom="column">
              <wp:posOffset>3947795</wp:posOffset>
            </wp:positionH>
            <wp:positionV relativeFrom="paragraph">
              <wp:posOffset>4756150</wp:posOffset>
            </wp:positionV>
            <wp:extent cx="3434715" cy="1556385"/>
            <wp:effectExtent l="0" t="0" r="0" b="5715"/>
            <wp:wrapThrough wrapText="bothSides">
              <wp:wrapPolygon edited="0">
                <wp:start x="0" y="0"/>
                <wp:lineTo x="0" y="21415"/>
                <wp:lineTo x="21444" y="21415"/>
                <wp:lineTo x="21444" y="0"/>
                <wp:lineTo x="0" y="0"/>
              </wp:wrapPolygon>
            </wp:wrapThrough>
            <wp:docPr id="25" name="Рисунок 25" descr="C:\Users\Людмила\Desktop\фотки   для газеты    7кл\день космонавтики\d3b4eece-bdc1-11e5-9bfd-002618dccdf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фотки   для газеты    7кл\день космонавтики\d3b4eece-bdc1-11e5-9bfd-002618dccdfd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71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2413">
        <w:rPr>
          <w:noProof/>
          <w:lang w:eastAsia="ko-KR" w:bidi="mn-Mong-MN"/>
        </w:rPr>
        <w:drawing>
          <wp:anchor distT="0" distB="0" distL="114300" distR="114300" simplePos="0" relativeHeight="251712512" behindDoc="0" locked="0" layoutInCell="1" allowOverlap="1" wp14:anchorId="662B58D4" wp14:editId="27FBAE29">
            <wp:simplePos x="0" y="0"/>
            <wp:positionH relativeFrom="column">
              <wp:posOffset>3969728</wp:posOffset>
            </wp:positionH>
            <wp:positionV relativeFrom="paragraph">
              <wp:posOffset>2841213</wp:posOffset>
            </wp:positionV>
            <wp:extent cx="3409950" cy="1816100"/>
            <wp:effectExtent l="0" t="0" r="0" b="0"/>
            <wp:wrapNone/>
            <wp:docPr id="23" name="Рисунок 23" descr="C:\Users\Светлана\Desktop\7 класс оршинный глаз\e29310e764fa4b92098324c013d2838e3f705b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ветлана\Desktop\7 класс оршинный глаз\e29310e764fa4b92098324c013d2838e3f705bb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2F2F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D551902" wp14:editId="44AD51D2">
                <wp:simplePos x="0" y="0"/>
                <wp:positionH relativeFrom="column">
                  <wp:posOffset>255819</wp:posOffset>
                </wp:positionH>
                <wp:positionV relativeFrom="paragraph">
                  <wp:posOffset>5138676</wp:posOffset>
                </wp:positionV>
                <wp:extent cx="2790825" cy="397665"/>
                <wp:effectExtent l="57150" t="38100" r="66675" b="97790"/>
                <wp:wrapNone/>
                <wp:docPr id="21" name="Пяти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397665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3066" w:rsidRPr="00065E94" w:rsidRDefault="00770DA7" w:rsidP="00770DA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Акция «Здоровое поколение-активное долголетие</w:t>
                            </w:r>
                            <w:r w:rsidR="0093380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»-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стр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21" o:spid="_x0000_s1034" type="#_x0000_t15" style="position:absolute;margin-left:20.15pt;margin-top:404.6pt;width:219.75pt;height:31.3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" adj="20061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63066" w:rsidRPr="00065E94" w:rsidRDefault="00770DA7" w:rsidP="00770DA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Акция «Здоровое поколение-активное долголетие</w:t>
                      </w:r>
                      <w:r w:rsidR="0093380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»-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стр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12</w:t>
                      </w:r>
                    </w:p>
                  </w:txbxContent>
                </v:textbox>
              </v:shape>
            </w:pict>
          </mc:Fallback>
        </mc:AlternateContent>
      </w:r>
      <w:r w:rsidR="00CA2F2F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828B4F0" wp14:editId="5CB2383F">
                <wp:simplePos x="0" y="0"/>
                <wp:positionH relativeFrom="column">
                  <wp:posOffset>255819</wp:posOffset>
                </wp:positionH>
                <wp:positionV relativeFrom="paragraph">
                  <wp:posOffset>4659251</wp:posOffset>
                </wp:positionV>
                <wp:extent cx="2790825" cy="479923"/>
                <wp:effectExtent l="57150" t="38100" r="66675" b="92075"/>
                <wp:wrapNone/>
                <wp:docPr id="19" name="Пяти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79923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F8C" w:rsidRPr="00065E94" w:rsidRDefault="00770DA7" w:rsidP="001E2A6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  «Неделя  английского</w:t>
                            </w:r>
                            <w:r w:rsidR="00A70D3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языка» -   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стр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9" o:spid="_x0000_s1035" type="#_x0000_t15" style="position:absolute;margin-left:20.15pt;margin-top:366.85pt;width:219.75pt;height:37.8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" adj="19743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C7F8C" w:rsidRPr="00065E94" w:rsidRDefault="00770DA7" w:rsidP="001E2A6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  «Неделя  английского</w:t>
                      </w:r>
                      <w:r w:rsidR="00A70D3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языка» -   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стр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11</w:t>
                      </w:r>
                    </w:p>
                  </w:txbxContent>
                </v:textbox>
              </v:shape>
            </w:pict>
          </mc:Fallback>
        </mc:AlternateContent>
      </w:r>
      <w:r w:rsidR="00CA2F2F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C24B9A8" wp14:editId="67F323AB">
                <wp:simplePos x="0" y="0"/>
                <wp:positionH relativeFrom="column">
                  <wp:posOffset>255819</wp:posOffset>
                </wp:positionH>
                <wp:positionV relativeFrom="paragraph">
                  <wp:posOffset>4177339</wp:posOffset>
                </wp:positionV>
                <wp:extent cx="2790825" cy="481913"/>
                <wp:effectExtent l="57150" t="38100" r="66675" b="90170"/>
                <wp:wrapNone/>
                <wp:docPr id="20" name="Пяти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81913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F8C" w:rsidRPr="00065E94" w:rsidRDefault="00A70D35" w:rsidP="00770DA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Историко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–л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итературная  конференция</w:t>
                            </w:r>
                            <w:r w:rsidR="00770DA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«Научитесь  любить»     -  </w:t>
                            </w:r>
                            <w:proofErr w:type="spellStart"/>
                            <w:r w:rsidR="00770DA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стр</w:t>
                            </w:r>
                            <w:proofErr w:type="spellEnd"/>
                            <w:r w:rsidR="00770DA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20" o:spid="_x0000_s1036" type="#_x0000_t15" style="position:absolute;margin-left:20.15pt;margin-top:328.9pt;width:219.75pt;height:37.9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" adj="19735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C7F8C" w:rsidRPr="00065E94" w:rsidRDefault="00A70D35" w:rsidP="00770DA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Историко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–л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итературная  конференция</w:t>
                      </w:r>
                      <w:r w:rsidR="00770DA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«Научитесь  любить»     -  </w:t>
                      </w:r>
                      <w:proofErr w:type="spellStart"/>
                      <w:r w:rsidR="00770DA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стр</w:t>
                      </w:r>
                      <w:proofErr w:type="spellEnd"/>
                      <w:r w:rsidR="00770DA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10</w:t>
                      </w:r>
                    </w:p>
                  </w:txbxContent>
                </v:textbox>
              </v:shape>
            </w:pict>
          </mc:Fallback>
        </mc:AlternateContent>
      </w:r>
      <w:r w:rsidR="00CA2F2F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5AC3574" wp14:editId="6A8B9747">
                <wp:simplePos x="0" y="0"/>
                <wp:positionH relativeFrom="column">
                  <wp:posOffset>255819</wp:posOffset>
                </wp:positionH>
                <wp:positionV relativeFrom="paragraph">
                  <wp:posOffset>3744852</wp:posOffset>
                </wp:positionV>
                <wp:extent cx="2790825" cy="432487"/>
                <wp:effectExtent l="57150" t="38100" r="66675" b="100965"/>
                <wp:wrapNone/>
                <wp:docPr id="3" name="Пяти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32487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6FD4" w:rsidRDefault="004A6FD4" w:rsidP="001E2A6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tt-RU"/>
                              </w:rPr>
                            </w:pPr>
                          </w:p>
                          <w:p w:rsidR="004A6FD4" w:rsidRPr="00065E94" w:rsidRDefault="00770DA7" w:rsidP="00770DA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«</w:t>
                            </w:r>
                            <w:r w:rsidR="00A70D3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Всемирный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День космонавтики»  - 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стр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9</w:t>
                            </w:r>
                          </w:p>
                          <w:p w:rsidR="00083788" w:rsidRPr="00065E94" w:rsidRDefault="00083788" w:rsidP="000837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3" o:spid="_x0000_s1037" type="#_x0000_t15" style="position:absolute;margin-left:20.15pt;margin-top:294.85pt;width:219.75pt;height:34.0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" adj="19926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4A6FD4" w:rsidRDefault="004A6FD4" w:rsidP="001E2A6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tt-RU"/>
                        </w:rPr>
                      </w:pPr>
                    </w:p>
                    <w:p w:rsidR="004A6FD4" w:rsidRPr="00065E94" w:rsidRDefault="00770DA7" w:rsidP="00770DA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«</w:t>
                      </w:r>
                      <w:r w:rsidR="00A70D3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Всемирный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День космонавтики»  - 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стр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9</w:t>
                      </w:r>
                    </w:p>
                    <w:p w:rsidR="00083788" w:rsidRPr="00065E94" w:rsidRDefault="00083788" w:rsidP="000837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F2F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376D9E" wp14:editId="5174EC50">
                <wp:simplePos x="0" y="0"/>
                <wp:positionH relativeFrom="column">
                  <wp:posOffset>255819</wp:posOffset>
                </wp:positionH>
                <wp:positionV relativeFrom="paragraph">
                  <wp:posOffset>3300009</wp:posOffset>
                </wp:positionV>
                <wp:extent cx="2790825" cy="444843"/>
                <wp:effectExtent l="57150" t="38100" r="66675" b="88900"/>
                <wp:wrapNone/>
                <wp:docPr id="18" name="Пяти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4843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6FD4" w:rsidRDefault="00770DA7" w:rsidP="00770DA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«Веселая  зарядка»</w:t>
                            </w:r>
                          </w:p>
                          <w:p w:rsidR="00AC7F8C" w:rsidRPr="00065E94" w:rsidRDefault="00AC7F8C" w:rsidP="00AC7F8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65E9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  стр. 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8" o:spid="_x0000_s1038" type="#_x0000_t15" style="position:absolute;margin-left:20.15pt;margin-top:259.85pt;width:219.75pt;height:35.0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" adj="19879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4A6FD4" w:rsidRDefault="00770DA7" w:rsidP="00770DA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«Веселая  зарядка»</w:t>
                      </w:r>
                    </w:p>
                    <w:p w:rsidR="00AC7F8C" w:rsidRPr="00065E94" w:rsidRDefault="00AC7F8C" w:rsidP="00AC7F8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65E9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  стр.  8</w:t>
                      </w:r>
                    </w:p>
                  </w:txbxContent>
                </v:textbox>
              </v:shape>
            </w:pict>
          </mc:Fallback>
        </mc:AlternateContent>
      </w:r>
      <w:r w:rsidR="00CA2F2F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9A8F75" wp14:editId="7D7E3F89">
                <wp:simplePos x="0" y="0"/>
                <wp:positionH relativeFrom="column">
                  <wp:posOffset>255819</wp:posOffset>
                </wp:positionH>
                <wp:positionV relativeFrom="paragraph">
                  <wp:posOffset>2842810</wp:posOffset>
                </wp:positionV>
                <wp:extent cx="2790825" cy="457200"/>
                <wp:effectExtent l="57150" t="38100" r="66675" b="95250"/>
                <wp:wrapNone/>
                <wp:docPr id="17" name="Пяти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57200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480B" w:rsidRPr="001E2A6C" w:rsidRDefault="00A70D35" w:rsidP="00A70D3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«Весенний  </w:t>
                            </w:r>
                            <w:r w:rsidR="00770DA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  лед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  – источник повышенной  опасности</w:t>
                            </w:r>
                            <w:r w:rsidR="00770DA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»</w:t>
                            </w:r>
                            <w:r w:rsidR="0093380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770DA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</w:t>
                            </w:r>
                            <w:r w:rsidR="0093380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70DA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стр.7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7" o:spid="_x0000_s1039" type="#_x0000_t15" style="position:absolute;margin-left:20.15pt;margin-top:223.85pt;width:219.75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" adj="19831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02480B" w:rsidRPr="001E2A6C" w:rsidRDefault="00A70D35" w:rsidP="00A70D3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«Весенний  </w:t>
                      </w:r>
                      <w:r w:rsidR="00770DA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  лед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  – источник повышенной  опасности</w:t>
                      </w:r>
                      <w:r w:rsidR="00770DA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»</w:t>
                      </w:r>
                      <w:r w:rsidR="0093380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770DA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</w:t>
                      </w:r>
                      <w:r w:rsidR="0093380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70DA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стр.7</w:t>
                      </w:r>
                    </w:p>
                  </w:txbxContent>
                </v:textbox>
              </v:shape>
            </w:pict>
          </mc:Fallback>
        </mc:AlternateContent>
      </w:r>
      <w:r w:rsidR="00CA2F2F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586846" wp14:editId="2DA528DC">
                <wp:simplePos x="0" y="0"/>
                <wp:positionH relativeFrom="column">
                  <wp:posOffset>255819</wp:posOffset>
                </wp:positionH>
                <wp:positionV relativeFrom="paragraph">
                  <wp:posOffset>2336182</wp:posOffset>
                </wp:positionV>
                <wp:extent cx="2790825" cy="506627"/>
                <wp:effectExtent l="57150" t="38100" r="85725" b="103505"/>
                <wp:wrapNone/>
                <wp:docPr id="16" name="Пяти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506627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13A" w:rsidRDefault="004A6FD4" w:rsidP="0002480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«Всемирный день здоровья»</w:t>
                            </w:r>
                          </w:p>
                          <w:p w:rsidR="0002480B" w:rsidRPr="00065E94" w:rsidRDefault="0002480B" w:rsidP="0002480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65E9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  стр.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6" o:spid="_x0000_s1040" type="#_x0000_t15" style="position:absolute;margin-left:20.15pt;margin-top:183.95pt;width:219.75pt;height:39.9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" adj="19639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8F113A" w:rsidRDefault="004A6FD4" w:rsidP="0002480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«Всемирный день здоровья»</w:t>
                      </w:r>
                    </w:p>
                    <w:p w:rsidR="0002480B" w:rsidRPr="00065E94" w:rsidRDefault="0002480B" w:rsidP="0002480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65E9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  стр. 6</w:t>
                      </w:r>
                    </w:p>
                  </w:txbxContent>
                </v:textbox>
              </v:shape>
            </w:pict>
          </mc:Fallback>
        </mc:AlternateContent>
      </w:r>
      <w:r w:rsidR="00CA2F2F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1D5B43" wp14:editId="6542DCEC">
                <wp:simplePos x="0" y="0"/>
                <wp:positionH relativeFrom="column">
                  <wp:posOffset>255819</wp:posOffset>
                </wp:positionH>
                <wp:positionV relativeFrom="paragraph">
                  <wp:posOffset>1743059</wp:posOffset>
                </wp:positionV>
                <wp:extent cx="2790825" cy="593124"/>
                <wp:effectExtent l="57150" t="38100" r="85725" b="92710"/>
                <wp:wrapNone/>
                <wp:docPr id="15" name="Пяти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593124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13A" w:rsidRDefault="008F113A" w:rsidP="00646A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«Всемирный день настольного тенниса»</w:t>
                            </w:r>
                          </w:p>
                          <w:p w:rsidR="00646A1A" w:rsidRPr="00065E94" w:rsidRDefault="0002480B" w:rsidP="00646A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65E9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стр.  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5" o:spid="_x0000_s1041" type="#_x0000_t15" style="position:absolute;margin-left:20.15pt;margin-top:137.25pt;width:219.75pt;height:46.7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" adj="19305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8F113A" w:rsidRDefault="008F113A" w:rsidP="00646A1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«Всемирный день настольного тенниса»</w:t>
                      </w:r>
                    </w:p>
                    <w:p w:rsidR="00646A1A" w:rsidRPr="00065E94" w:rsidRDefault="0002480B" w:rsidP="00646A1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65E9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стр.   5</w:t>
                      </w:r>
                    </w:p>
                  </w:txbxContent>
                </v:textbox>
              </v:shape>
            </w:pict>
          </mc:Fallback>
        </mc:AlternateContent>
      </w:r>
      <w:r w:rsidR="00CA2F2F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2243CB" wp14:editId="2A8F9877">
                <wp:simplePos x="0" y="0"/>
                <wp:positionH relativeFrom="column">
                  <wp:posOffset>255819</wp:posOffset>
                </wp:positionH>
                <wp:positionV relativeFrom="paragraph">
                  <wp:posOffset>1224075</wp:posOffset>
                </wp:positionV>
                <wp:extent cx="2790825" cy="518984"/>
                <wp:effectExtent l="57150" t="38100" r="85725" b="90805"/>
                <wp:wrapNone/>
                <wp:docPr id="14" name="Пяти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518984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6A1A" w:rsidRPr="00065E94" w:rsidRDefault="008D7C74" w:rsidP="008D7C7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tt-RU"/>
                              </w:rPr>
                              <w:t>“Международный  день  детской  книги”-стр.4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4" o:spid="_x0000_s1042" type="#_x0000_t15" style="position:absolute;margin-left:20.15pt;margin-top:96.4pt;width:219.75pt;height:40.8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" adj="19592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46A1A" w:rsidRPr="00065E94" w:rsidRDefault="008D7C74" w:rsidP="008D7C7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tt-RU"/>
                        </w:rPr>
                        <w:t>“Международный  день  детской  книги”-стр.4</w:t>
                      </w:r>
                    </w:p>
                  </w:txbxContent>
                </v:textbox>
              </v:shape>
            </w:pict>
          </mc:Fallback>
        </mc:AlternateContent>
      </w:r>
      <w:r w:rsidR="00CA2F2F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D8DF46" wp14:editId="57FA7CA9">
                <wp:simplePos x="0" y="0"/>
                <wp:positionH relativeFrom="column">
                  <wp:posOffset>243462</wp:posOffset>
                </wp:positionH>
                <wp:positionV relativeFrom="paragraph">
                  <wp:posOffset>742161</wp:posOffset>
                </wp:positionV>
                <wp:extent cx="2790825" cy="481913"/>
                <wp:effectExtent l="57150" t="38100" r="66675" b="90170"/>
                <wp:wrapNone/>
                <wp:docPr id="13" name="Пяти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81913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CEE" w:rsidRDefault="009C6CEE" w:rsidP="00622D0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«Международный день птиц»</w:t>
                            </w:r>
                          </w:p>
                          <w:p w:rsidR="00C233DF" w:rsidRPr="008F113A" w:rsidRDefault="008F113A" w:rsidP="008F113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tt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- </w:t>
                            </w:r>
                            <w:r w:rsidR="00A70D3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стр</w:t>
                            </w:r>
                            <w:proofErr w:type="spellEnd"/>
                            <w:r w:rsidR="00A70D3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tt-RU"/>
                              </w:rPr>
                              <w:t>.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3" o:spid="_x0000_s1043" type="#_x0000_t15" style="position:absolute;margin-left:19.15pt;margin-top:58.45pt;width:219.75pt;height:37.9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" adj="19735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C6CEE" w:rsidRDefault="009C6CEE" w:rsidP="00622D0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«Международный день птиц»</w:t>
                      </w:r>
                    </w:p>
                    <w:p w:rsidR="00C233DF" w:rsidRPr="008F113A" w:rsidRDefault="008F113A" w:rsidP="008F113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tt-RU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- </w:t>
                      </w:r>
                      <w:r w:rsidR="00A70D3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 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стр</w:t>
                      </w:r>
                      <w:proofErr w:type="spellEnd"/>
                      <w:r w:rsidR="00A70D3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tt-RU"/>
                        </w:rPr>
                        <w:t>. 3</w:t>
                      </w:r>
                    </w:p>
                  </w:txbxContent>
                </v:textbox>
              </v:shape>
            </w:pict>
          </mc:Fallback>
        </mc:AlternateContent>
      </w:r>
      <w:r w:rsidR="00CA2F2F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8D3F61" wp14:editId="28C539DE">
                <wp:simplePos x="0" y="0"/>
                <wp:positionH relativeFrom="column">
                  <wp:posOffset>255819</wp:posOffset>
                </wp:positionH>
                <wp:positionV relativeFrom="paragraph">
                  <wp:posOffset>371458</wp:posOffset>
                </wp:positionV>
                <wp:extent cx="2790825" cy="370703"/>
                <wp:effectExtent l="57150" t="38100" r="47625" b="86995"/>
                <wp:wrapNone/>
                <wp:docPr id="12" name="Пяти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370703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CEE" w:rsidRDefault="009C6CEE" w:rsidP="009C6C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«День </w:t>
                            </w:r>
                            <w:r w:rsidR="00A70D3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смеха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» </w:t>
                            </w:r>
                            <w:r w:rsidR="00A70D3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-  </w:t>
                            </w:r>
                            <w:proofErr w:type="spellStart"/>
                            <w:proofErr w:type="gramStart"/>
                            <w:r w:rsidR="00A70D3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стр</w:t>
                            </w:r>
                            <w:proofErr w:type="spellEnd"/>
                            <w:proofErr w:type="gramEnd"/>
                            <w:r w:rsidR="00A70D3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2</w:t>
                            </w:r>
                          </w:p>
                          <w:p w:rsidR="009C6CEE" w:rsidRPr="009C6CEE" w:rsidRDefault="008F113A" w:rsidP="008F1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-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стр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tt-RU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2" o:spid="_x0000_s1044" type="#_x0000_t15" style="position:absolute;margin-left:20.15pt;margin-top:29.25pt;width:219.75pt;height:29.2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" adj="20165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9C6CEE" w:rsidRDefault="009C6CEE" w:rsidP="009C6CE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«День </w:t>
                      </w:r>
                      <w:r w:rsidR="00A70D3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смеха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» </w:t>
                      </w:r>
                      <w:r w:rsidR="00A70D3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-  </w:t>
                      </w:r>
                      <w:proofErr w:type="spellStart"/>
                      <w:proofErr w:type="gramStart"/>
                      <w:r w:rsidR="00A70D3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стр</w:t>
                      </w:r>
                      <w:proofErr w:type="spellEnd"/>
                      <w:proofErr w:type="gramEnd"/>
                      <w:r w:rsidR="00A70D3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2</w:t>
                      </w:r>
                    </w:p>
                    <w:p w:rsidR="009C6CEE" w:rsidRPr="009C6CEE" w:rsidRDefault="008F113A" w:rsidP="008F113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-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стр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tt-RU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  <w:r w:rsidR="001E2A6C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49B405" wp14:editId="738BEA65">
                <wp:simplePos x="0" y="0"/>
                <wp:positionH relativeFrom="column">
                  <wp:posOffset>255819</wp:posOffset>
                </wp:positionH>
                <wp:positionV relativeFrom="paragraph">
                  <wp:posOffset>5536581</wp:posOffset>
                </wp:positionV>
                <wp:extent cx="2790825" cy="469557"/>
                <wp:effectExtent l="57150" t="38100" r="66675" b="102235"/>
                <wp:wrapNone/>
                <wp:docPr id="22" name="Пяти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69557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3066" w:rsidRDefault="00770DA7" w:rsidP="00770DA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«</w:t>
                            </w:r>
                            <w:r w:rsidR="0093380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С днем Рождения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»</w:t>
                            </w:r>
                            <w:r w:rsidR="0093380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</w:t>
                            </w:r>
                            <w:r w:rsidR="0093380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стр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13</w:t>
                            </w:r>
                          </w:p>
                          <w:p w:rsidR="001E2A6C" w:rsidRDefault="001E2A6C" w:rsidP="001E2A6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1E2A6C" w:rsidRDefault="001E2A6C" w:rsidP="001E2A6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1E2A6C" w:rsidRPr="00065E94" w:rsidRDefault="001E2A6C" w:rsidP="001E2A6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22" o:spid="_x0000_s1045" type="#_x0000_t15" style="position:absolute;margin-left:20.15pt;margin-top:435.95pt;width:219.75pt;height:36.9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" adj="19783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63066" w:rsidRDefault="00770DA7" w:rsidP="00770DA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«</w:t>
                      </w:r>
                      <w:r w:rsidR="0093380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С днем Рождения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»</w:t>
                      </w:r>
                      <w:r w:rsidR="0093380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</w:t>
                      </w:r>
                      <w:r w:rsidR="0093380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стр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13</w:t>
                      </w:r>
                    </w:p>
                    <w:p w:rsidR="001E2A6C" w:rsidRDefault="001E2A6C" w:rsidP="001E2A6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1E2A6C" w:rsidRDefault="001E2A6C" w:rsidP="001E2A6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:rsidR="001E2A6C" w:rsidRPr="00065E94" w:rsidRDefault="001E2A6C" w:rsidP="001E2A6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166F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9AC28F0" wp14:editId="3CAB6FF5">
                <wp:simplePos x="0" y="0"/>
                <wp:positionH relativeFrom="column">
                  <wp:posOffset>3938133</wp:posOffset>
                </wp:positionH>
                <wp:positionV relativeFrom="paragraph">
                  <wp:posOffset>7624874</wp:posOffset>
                </wp:positionV>
                <wp:extent cx="3373120" cy="457200"/>
                <wp:effectExtent l="0" t="0" r="17780" b="19050"/>
                <wp:wrapNone/>
                <wp:docPr id="24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312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1F1" w:rsidRPr="000011F1" w:rsidRDefault="00A03156" w:rsidP="000011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lang w:val="tt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lang w:val="tt-RU"/>
                              </w:rPr>
                              <w:t>Выпуск    подготовили  учащ</w:t>
                            </w:r>
                            <w:r w:rsidR="008F113A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lang w:val="tt-RU"/>
                              </w:rPr>
                              <w:t>иеся  7</w:t>
                            </w:r>
                            <w:r w:rsidR="000011F1" w:rsidRPr="000011F1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lang w:val="tt-RU"/>
                              </w:rPr>
                              <w:t xml:space="preserve">  класса  </w:t>
                            </w:r>
                          </w:p>
                          <w:p w:rsidR="0040166F" w:rsidRDefault="004016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4" o:spid="_x0000_s1046" style="position:absolute;margin-left:310.1pt;margin-top:600.4pt;width:265.6pt;height:36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" fillcolor="white [3201]" strokecolor="#f79646 [3209]" strokeweight="2pt">
                <v:textbox>
                  <w:txbxContent>
                    <w:p w:rsidR="000011F1" w:rsidRPr="000011F1" w:rsidRDefault="00A03156" w:rsidP="000011F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lang w:val="tt-RU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lang w:val="tt-RU"/>
                        </w:rPr>
                        <w:t>Выпуск    подготовили  учащ</w:t>
                      </w:r>
                      <w:r w:rsidR="008F113A">
                        <w:rPr>
                          <w:rFonts w:ascii="Times New Roman" w:hAnsi="Times New Roman" w:cs="Times New Roman"/>
                          <w:b/>
                          <w:color w:val="FF0000"/>
                          <w:lang w:val="tt-RU"/>
                        </w:rPr>
                        <w:t>иеся  7</w:t>
                      </w:r>
                      <w:r w:rsidR="000011F1" w:rsidRPr="000011F1">
                        <w:rPr>
                          <w:rFonts w:ascii="Times New Roman" w:hAnsi="Times New Roman" w:cs="Times New Roman"/>
                          <w:b/>
                          <w:color w:val="FF0000"/>
                          <w:lang w:val="tt-RU"/>
                        </w:rPr>
                        <w:t xml:space="preserve">  класса  </w:t>
                      </w:r>
                    </w:p>
                    <w:p w:rsidR="0040166F" w:rsidRDefault="0040166F"/>
                  </w:txbxContent>
                </v:textbox>
              </v:roundrect>
            </w:pict>
          </mc:Fallback>
        </mc:AlternateContent>
      </w:r>
      <w:r w:rsidR="0040166F">
        <w:rPr>
          <w:noProof/>
          <w:lang w:eastAsia="ko-KR" w:bidi="mn-Mong-MN"/>
        </w:rPr>
        <w:drawing>
          <wp:anchor distT="0" distB="0" distL="114300" distR="114300" simplePos="0" relativeHeight="251708416" behindDoc="0" locked="0" layoutInCell="1" allowOverlap="1" wp14:anchorId="17F2CBA5" wp14:editId="587B30E9">
            <wp:simplePos x="0" y="0"/>
            <wp:positionH relativeFrom="column">
              <wp:posOffset>4074503</wp:posOffset>
            </wp:positionH>
            <wp:positionV relativeFrom="paragraph">
              <wp:posOffset>1141249</wp:posOffset>
            </wp:positionV>
            <wp:extent cx="3311525" cy="1581150"/>
            <wp:effectExtent l="0" t="0" r="3175" b="0"/>
            <wp:wrapNone/>
            <wp:docPr id="35" name="Рисунок 35" descr="C:\Users\Светлана\Desktop\7 класс оршинный глаз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Светлана\Desktop\7 класс оршинный глаз\maxresdefault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15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6CEE">
        <w:tab/>
      </w:r>
    </w:p>
    <w:sectPr w:rsidR="006A1392" w:rsidRPr="009C6CEE" w:rsidSect="0000312D">
      <w:pgSz w:w="11906" w:h="16838"/>
      <w:pgMar w:top="426" w:right="0" w:bottom="0" w:left="14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F6A" w:rsidRDefault="00363F6A" w:rsidP="0040166F">
      <w:pPr>
        <w:spacing w:after="0" w:line="240" w:lineRule="auto"/>
      </w:pPr>
      <w:r>
        <w:separator/>
      </w:r>
    </w:p>
  </w:endnote>
  <w:endnote w:type="continuationSeparator" w:id="0">
    <w:p w:rsidR="00363F6A" w:rsidRDefault="00363F6A" w:rsidP="00401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F6A" w:rsidRDefault="00363F6A" w:rsidP="0040166F">
      <w:pPr>
        <w:spacing w:after="0" w:line="240" w:lineRule="auto"/>
      </w:pPr>
      <w:r>
        <w:separator/>
      </w:r>
    </w:p>
  </w:footnote>
  <w:footnote w:type="continuationSeparator" w:id="0">
    <w:p w:rsidR="00363F6A" w:rsidRDefault="00363F6A" w:rsidP="00401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896"/>
    <w:multiLevelType w:val="hybridMultilevel"/>
    <w:tmpl w:val="41CEFC86"/>
    <w:lvl w:ilvl="0" w:tplc="8E827AD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863A0"/>
    <w:multiLevelType w:val="hybridMultilevel"/>
    <w:tmpl w:val="8FA2A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isplayBackgroundShape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D40"/>
    <w:rsid w:val="000011F1"/>
    <w:rsid w:val="0000312D"/>
    <w:rsid w:val="0002480B"/>
    <w:rsid w:val="0006108B"/>
    <w:rsid w:val="00065E94"/>
    <w:rsid w:val="00083788"/>
    <w:rsid w:val="000F0156"/>
    <w:rsid w:val="000F54F3"/>
    <w:rsid w:val="00105BF8"/>
    <w:rsid w:val="001E2A6C"/>
    <w:rsid w:val="0020331D"/>
    <w:rsid w:val="002634E6"/>
    <w:rsid w:val="002705ED"/>
    <w:rsid w:val="002A6D40"/>
    <w:rsid w:val="00363F6A"/>
    <w:rsid w:val="0040166F"/>
    <w:rsid w:val="00427395"/>
    <w:rsid w:val="0047057E"/>
    <w:rsid w:val="00486FE4"/>
    <w:rsid w:val="004A4506"/>
    <w:rsid w:val="004A6FD4"/>
    <w:rsid w:val="004B1A21"/>
    <w:rsid w:val="004D7F70"/>
    <w:rsid w:val="00566A8A"/>
    <w:rsid w:val="00622D0E"/>
    <w:rsid w:val="00646A1A"/>
    <w:rsid w:val="00696A6A"/>
    <w:rsid w:val="006A6475"/>
    <w:rsid w:val="006B45C6"/>
    <w:rsid w:val="00763066"/>
    <w:rsid w:val="00770DA7"/>
    <w:rsid w:val="00816469"/>
    <w:rsid w:val="00882EFB"/>
    <w:rsid w:val="008D620A"/>
    <w:rsid w:val="008D7C74"/>
    <w:rsid w:val="008E179B"/>
    <w:rsid w:val="008E578B"/>
    <w:rsid w:val="008F113A"/>
    <w:rsid w:val="008F63C4"/>
    <w:rsid w:val="0091123B"/>
    <w:rsid w:val="00933807"/>
    <w:rsid w:val="00984592"/>
    <w:rsid w:val="009A57AF"/>
    <w:rsid w:val="009C6CEE"/>
    <w:rsid w:val="009E3832"/>
    <w:rsid w:val="009F0919"/>
    <w:rsid w:val="00A03156"/>
    <w:rsid w:val="00A44E82"/>
    <w:rsid w:val="00A677D3"/>
    <w:rsid w:val="00A70D35"/>
    <w:rsid w:val="00AC12B9"/>
    <w:rsid w:val="00AC7F8C"/>
    <w:rsid w:val="00B50C46"/>
    <w:rsid w:val="00C16D73"/>
    <w:rsid w:val="00C233DF"/>
    <w:rsid w:val="00C949CE"/>
    <w:rsid w:val="00CA2F2F"/>
    <w:rsid w:val="00CD5119"/>
    <w:rsid w:val="00D02413"/>
    <w:rsid w:val="00D7423B"/>
    <w:rsid w:val="00EC661B"/>
    <w:rsid w:val="00F13679"/>
    <w:rsid w:val="00F22279"/>
    <w:rsid w:val="00F355CA"/>
    <w:rsid w:val="00F440BE"/>
    <w:rsid w:val="00F50498"/>
    <w:rsid w:val="00F61DF4"/>
    <w:rsid w:val="00F6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D4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6FD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01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166F"/>
  </w:style>
  <w:style w:type="paragraph" w:styleId="a8">
    <w:name w:val="footer"/>
    <w:basedOn w:val="a"/>
    <w:link w:val="a9"/>
    <w:uiPriority w:val="99"/>
    <w:unhideWhenUsed/>
    <w:rsid w:val="00401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166F"/>
  </w:style>
  <w:style w:type="paragraph" w:styleId="aa">
    <w:name w:val="No Spacing"/>
    <w:uiPriority w:val="1"/>
    <w:qFormat/>
    <w:rsid w:val="00CD51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D4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6FD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01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166F"/>
  </w:style>
  <w:style w:type="paragraph" w:styleId="a8">
    <w:name w:val="footer"/>
    <w:basedOn w:val="a"/>
    <w:link w:val="a9"/>
    <w:uiPriority w:val="99"/>
    <w:unhideWhenUsed/>
    <w:rsid w:val="00401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166F"/>
  </w:style>
  <w:style w:type="paragraph" w:styleId="aa">
    <w:name w:val="No Spacing"/>
    <w:uiPriority w:val="1"/>
    <w:qFormat/>
    <w:rsid w:val="00CD51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08C2D-946B-4A5A-80BC-1EFC7DD49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49</cp:revision>
  <dcterms:created xsi:type="dcterms:W3CDTF">2019-02-28T16:18:00Z</dcterms:created>
  <dcterms:modified xsi:type="dcterms:W3CDTF">2019-04-14T20:27:00Z</dcterms:modified>
</cp:coreProperties>
</file>